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6FBB6ECC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A5731E">
        <w:t>construction</w:t>
      </w:r>
      <w:r w:rsidR="00A5731E" w:rsidRPr="00CC1C2A">
        <w:t xml:space="preserve"> sector</w:t>
      </w:r>
      <w:r w:rsidR="005676E5">
        <w:t xml:space="preserve"> (Learner)</w:t>
      </w:r>
    </w:p>
    <w:p w14:paraId="5C4F3365" w14:textId="3D03AB6C" w:rsidR="00474F67" w:rsidRPr="00692A45" w:rsidRDefault="00474F67" w:rsidP="00474F67">
      <w:pPr>
        <w:pStyle w:val="Heading1"/>
      </w:pPr>
      <w:r w:rsidRPr="00692A45">
        <w:t xml:space="preserve">Worksheet </w:t>
      </w:r>
      <w:r w:rsidR="00931EDB">
        <w:t>10</w:t>
      </w:r>
      <w:r w:rsidRPr="00692A45">
        <w:t xml:space="preserve">: </w:t>
      </w:r>
      <w:r w:rsidR="00EF01A0">
        <w:t xml:space="preserve">Equality and </w:t>
      </w:r>
      <w:r w:rsidR="007D277E">
        <w:t xml:space="preserve">diversity </w:t>
      </w:r>
      <w:r w:rsidR="00EF01A0">
        <w:t xml:space="preserve">in the </w:t>
      </w:r>
      <w:r w:rsidR="0020223C">
        <w:t>UK Construction Industry (UKCI)</w:t>
      </w:r>
    </w:p>
    <w:p w14:paraId="6573979C" w14:textId="5D91AC20" w:rsidR="00474F67" w:rsidRDefault="00474F67" w:rsidP="00110217">
      <w:pPr>
        <w:rPr>
          <w:rFonts w:cs="Arial"/>
          <w:szCs w:val="22"/>
        </w:rPr>
      </w:pPr>
    </w:p>
    <w:p w14:paraId="1A0745C5" w14:textId="749C8362" w:rsidR="00474F67" w:rsidRDefault="003E7F51" w:rsidP="003E7F51">
      <w:pPr>
        <w:rPr>
          <w:rFonts w:cs="Arial"/>
          <w:szCs w:val="22"/>
        </w:rPr>
      </w:pPr>
      <w:r w:rsidRPr="00FA044B">
        <w:rPr>
          <w:rFonts w:cs="Arial"/>
          <w:b/>
          <w:szCs w:val="22"/>
        </w:rPr>
        <w:t>Task 1:</w:t>
      </w:r>
      <w:r>
        <w:rPr>
          <w:rFonts w:cs="Arial"/>
          <w:szCs w:val="22"/>
        </w:rPr>
        <w:t xml:space="preserve"> A</w:t>
      </w:r>
      <w:r w:rsidRPr="003E7F51">
        <w:rPr>
          <w:rFonts w:cs="Arial"/>
          <w:szCs w:val="22"/>
        </w:rPr>
        <w:t xml:space="preserve">nswer the following questions about the importance of </w:t>
      </w:r>
      <w:r w:rsidR="00465C93">
        <w:rPr>
          <w:rFonts w:cs="Arial"/>
          <w:szCs w:val="22"/>
        </w:rPr>
        <w:t>e</w:t>
      </w:r>
      <w:r w:rsidR="00465C93" w:rsidRPr="003E7F51">
        <w:rPr>
          <w:rFonts w:cs="Arial"/>
          <w:szCs w:val="22"/>
        </w:rPr>
        <w:t xml:space="preserve">quality </w:t>
      </w:r>
      <w:r w:rsidRPr="003E7F51">
        <w:rPr>
          <w:rFonts w:cs="Arial"/>
          <w:szCs w:val="22"/>
        </w:rPr>
        <w:t xml:space="preserve">and </w:t>
      </w:r>
      <w:r w:rsidR="00465C93">
        <w:rPr>
          <w:rFonts w:cs="Arial"/>
          <w:szCs w:val="22"/>
        </w:rPr>
        <w:t>d</w:t>
      </w:r>
      <w:r w:rsidR="00465C93" w:rsidRPr="003E7F51">
        <w:rPr>
          <w:rFonts w:cs="Arial"/>
          <w:szCs w:val="22"/>
        </w:rPr>
        <w:t xml:space="preserve">iversity </w:t>
      </w:r>
      <w:r w:rsidRPr="003E7F51">
        <w:rPr>
          <w:rFonts w:cs="Arial"/>
          <w:szCs w:val="22"/>
        </w:rPr>
        <w:t>in the UKCI</w:t>
      </w:r>
      <w:r w:rsidR="00E55479">
        <w:rPr>
          <w:rFonts w:cs="Arial"/>
          <w:szCs w:val="22"/>
        </w:rPr>
        <w:t>.</w:t>
      </w:r>
    </w:p>
    <w:p w14:paraId="55CB6448" w14:textId="77777777" w:rsidR="003E7F51" w:rsidRPr="003E7F51" w:rsidRDefault="003E7F51" w:rsidP="003E7F51">
      <w:pPr>
        <w:rPr>
          <w:rFonts w:cs="Arial"/>
          <w:szCs w:val="22"/>
        </w:rPr>
      </w:pPr>
    </w:p>
    <w:p w14:paraId="3647A22F" w14:textId="1D59BDF3" w:rsidR="00EF01A0" w:rsidRDefault="00EE0766" w:rsidP="00FA044B">
      <w:r>
        <w:t xml:space="preserve">1 </w:t>
      </w:r>
      <w:r w:rsidR="00EF01A0">
        <w:t>How does promoting equality and diversity benefit the UK construction industry?</w:t>
      </w:r>
    </w:p>
    <w:p w14:paraId="7C49B629" w14:textId="77777777" w:rsidR="007D34E5" w:rsidRDefault="007D34E5" w:rsidP="007D34E5">
      <w:pPr>
        <w:pStyle w:val="Answer"/>
        <w:ind w:left="1077"/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007D34E5" w:rsidRPr="003E7F51" w14:paraId="7D78E1AD" w14:textId="77777777" w:rsidTr="00C45AF4">
        <w:trPr>
          <w:trHeight w:val="283"/>
        </w:trPr>
        <w:tc>
          <w:tcPr>
            <w:tcW w:w="9508" w:type="dxa"/>
          </w:tcPr>
          <w:p w14:paraId="2C0957C5" w14:textId="77777777" w:rsidR="007D34E5" w:rsidRPr="003E7F51" w:rsidRDefault="007D34E5" w:rsidP="00C45AF4">
            <w:pPr>
              <w:pStyle w:val="Answer"/>
              <w:ind w:left="0"/>
              <w:rPr>
                <w:sz w:val="10"/>
              </w:rPr>
            </w:pPr>
          </w:p>
        </w:tc>
      </w:tr>
      <w:tr w:rsidR="007D34E5" w:rsidRPr="003E7F51" w14:paraId="5F83709C" w14:textId="77777777" w:rsidTr="00C45AF4">
        <w:trPr>
          <w:trHeight w:val="283"/>
        </w:trPr>
        <w:tc>
          <w:tcPr>
            <w:tcW w:w="9508" w:type="dxa"/>
          </w:tcPr>
          <w:p w14:paraId="2176A422" w14:textId="77777777" w:rsidR="007D34E5" w:rsidRPr="003E7F51" w:rsidRDefault="007D34E5" w:rsidP="00C45AF4">
            <w:pPr>
              <w:pStyle w:val="Answer"/>
              <w:ind w:left="0"/>
              <w:rPr>
                <w:sz w:val="10"/>
              </w:rPr>
            </w:pPr>
          </w:p>
        </w:tc>
      </w:tr>
      <w:tr w:rsidR="007D34E5" w:rsidRPr="003E7F51" w14:paraId="7282F5D5" w14:textId="77777777" w:rsidTr="00C45AF4">
        <w:trPr>
          <w:trHeight w:val="283"/>
        </w:trPr>
        <w:tc>
          <w:tcPr>
            <w:tcW w:w="9508" w:type="dxa"/>
          </w:tcPr>
          <w:p w14:paraId="5083FCB8" w14:textId="77777777" w:rsidR="007D34E5" w:rsidRPr="003E7F51" w:rsidRDefault="007D34E5" w:rsidP="00C45AF4">
            <w:pPr>
              <w:pStyle w:val="Answer"/>
              <w:ind w:left="0"/>
              <w:rPr>
                <w:sz w:val="10"/>
              </w:rPr>
            </w:pPr>
          </w:p>
        </w:tc>
      </w:tr>
      <w:tr w:rsidR="007D34E5" w:rsidRPr="003E7F51" w14:paraId="0760496F" w14:textId="77777777" w:rsidTr="00C45AF4">
        <w:trPr>
          <w:trHeight w:val="283"/>
        </w:trPr>
        <w:tc>
          <w:tcPr>
            <w:tcW w:w="9508" w:type="dxa"/>
          </w:tcPr>
          <w:p w14:paraId="251DE82A" w14:textId="77777777" w:rsidR="007D34E5" w:rsidRPr="003E7F51" w:rsidRDefault="007D34E5" w:rsidP="00C45AF4">
            <w:pPr>
              <w:pStyle w:val="Answer"/>
              <w:ind w:left="0"/>
              <w:rPr>
                <w:sz w:val="10"/>
              </w:rPr>
            </w:pPr>
          </w:p>
        </w:tc>
      </w:tr>
      <w:tr w:rsidR="007D34E5" w:rsidRPr="003E7F51" w14:paraId="28CFC68C" w14:textId="77777777" w:rsidTr="00C45AF4">
        <w:trPr>
          <w:trHeight w:val="283"/>
        </w:trPr>
        <w:tc>
          <w:tcPr>
            <w:tcW w:w="9508" w:type="dxa"/>
          </w:tcPr>
          <w:p w14:paraId="13EDE751" w14:textId="77777777" w:rsidR="007D34E5" w:rsidRPr="003E7F51" w:rsidRDefault="007D34E5" w:rsidP="00C45AF4">
            <w:pPr>
              <w:pStyle w:val="Answer"/>
              <w:ind w:left="0"/>
              <w:rPr>
                <w:sz w:val="10"/>
              </w:rPr>
            </w:pPr>
          </w:p>
        </w:tc>
      </w:tr>
      <w:tr w:rsidR="007D34E5" w:rsidRPr="003E7F51" w14:paraId="2681FB78" w14:textId="77777777" w:rsidTr="00C45AF4">
        <w:trPr>
          <w:trHeight w:val="283"/>
        </w:trPr>
        <w:tc>
          <w:tcPr>
            <w:tcW w:w="9508" w:type="dxa"/>
          </w:tcPr>
          <w:p w14:paraId="4600C492" w14:textId="77777777" w:rsidR="007D34E5" w:rsidRPr="003E7F51" w:rsidRDefault="007D34E5" w:rsidP="00C45AF4">
            <w:pPr>
              <w:pStyle w:val="Answer"/>
              <w:ind w:left="0"/>
              <w:rPr>
                <w:sz w:val="10"/>
              </w:rPr>
            </w:pPr>
          </w:p>
        </w:tc>
      </w:tr>
    </w:tbl>
    <w:p w14:paraId="3753FC78" w14:textId="77777777" w:rsidR="007D34E5" w:rsidRDefault="007D34E5" w:rsidP="007D34E5">
      <w:pPr>
        <w:pStyle w:val="Answer"/>
      </w:pPr>
    </w:p>
    <w:p w14:paraId="56A784B7" w14:textId="77777777" w:rsidR="00443C22" w:rsidRDefault="00443C22" w:rsidP="00FA044B">
      <w:pPr>
        <w:pStyle w:val="Answer"/>
      </w:pPr>
    </w:p>
    <w:p w14:paraId="44BAE170" w14:textId="33694502" w:rsidR="00EF01A0" w:rsidRDefault="00443C22" w:rsidP="00FA044B">
      <w:pPr>
        <w:pStyle w:val="Answer"/>
      </w:pPr>
      <w:r>
        <w:t xml:space="preserve">2 </w:t>
      </w:r>
      <w:r w:rsidR="00A76442">
        <w:t xml:space="preserve">Provide </w:t>
      </w:r>
      <w:r>
        <w:t>three</w:t>
      </w:r>
      <w:r w:rsidR="00A76442">
        <w:t xml:space="preserve"> examples of different ways to promote equality and diversity in the UK construction industry?</w:t>
      </w:r>
    </w:p>
    <w:p w14:paraId="7E62FE1B" w14:textId="77777777" w:rsidR="003E7F51" w:rsidRDefault="003E7F51" w:rsidP="003E7F51">
      <w:pPr>
        <w:pStyle w:val="Answer"/>
        <w:ind w:left="1077"/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003E7F51" w14:paraId="1F5F96D9" w14:textId="77777777" w:rsidTr="003E7F51">
        <w:trPr>
          <w:trHeight w:val="283"/>
        </w:trPr>
        <w:tc>
          <w:tcPr>
            <w:tcW w:w="9508" w:type="dxa"/>
          </w:tcPr>
          <w:p w14:paraId="1A71EB61" w14:textId="77777777" w:rsidR="003E7F51" w:rsidRPr="003E7F51" w:rsidRDefault="003E7F51" w:rsidP="00EF01A0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4E8407AA" w14:textId="77777777" w:rsidTr="003E7F51">
        <w:trPr>
          <w:trHeight w:val="283"/>
        </w:trPr>
        <w:tc>
          <w:tcPr>
            <w:tcW w:w="9508" w:type="dxa"/>
          </w:tcPr>
          <w:p w14:paraId="312AB58F" w14:textId="77777777" w:rsidR="003E7F51" w:rsidRPr="003E7F51" w:rsidRDefault="003E7F51" w:rsidP="00EF01A0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0092611F" w14:textId="77777777" w:rsidTr="003E7F51">
        <w:trPr>
          <w:trHeight w:val="283"/>
        </w:trPr>
        <w:tc>
          <w:tcPr>
            <w:tcW w:w="9508" w:type="dxa"/>
          </w:tcPr>
          <w:p w14:paraId="3A26E0FF" w14:textId="77777777" w:rsidR="003E7F51" w:rsidRPr="003E7F51" w:rsidRDefault="003E7F51" w:rsidP="00EF01A0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647C2314" w14:textId="77777777" w:rsidTr="003E7F51">
        <w:trPr>
          <w:trHeight w:val="283"/>
        </w:trPr>
        <w:tc>
          <w:tcPr>
            <w:tcW w:w="9508" w:type="dxa"/>
          </w:tcPr>
          <w:p w14:paraId="0AA48482" w14:textId="77777777" w:rsidR="003E7F51" w:rsidRPr="003E7F51" w:rsidRDefault="003E7F51" w:rsidP="00EF01A0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724FFDD7" w14:textId="77777777" w:rsidTr="003E7F51">
        <w:trPr>
          <w:trHeight w:val="283"/>
        </w:trPr>
        <w:tc>
          <w:tcPr>
            <w:tcW w:w="9508" w:type="dxa"/>
          </w:tcPr>
          <w:p w14:paraId="095A8FEC" w14:textId="77777777" w:rsidR="003E7F51" w:rsidRPr="003E7F51" w:rsidRDefault="003E7F51" w:rsidP="00EF01A0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3EAC90A4" w14:textId="77777777" w:rsidTr="003E7F51">
        <w:trPr>
          <w:trHeight w:val="283"/>
        </w:trPr>
        <w:tc>
          <w:tcPr>
            <w:tcW w:w="9508" w:type="dxa"/>
          </w:tcPr>
          <w:p w14:paraId="01CA0849" w14:textId="77777777" w:rsidR="003E7F51" w:rsidRPr="003E7F51" w:rsidRDefault="003E7F51" w:rsidP="00EF01A0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11F87751" w14:textId="77777777" w:rsidTr="003E7F51">
        <w:trPr>
          <w:trHeight w:val="283"/>
        </w:trPr>
        <w:tc>
          <w:tcPr>
            <w:tcW w:w="9508" w:type="dxa"/>
          </w:tcPr>
          <w:p w14:paraId="7D35BF4A" w14:textId="77777777" w:rsidR="003E7F51" w:rsidRPr="003E7F51" w:rsidRDefault="003E7F51" w:rsidP="00EF01A0">
            <w:pPr>
              <w:pStyle w:val="Answer"/>
              <w:ind w:left="0"/>
              <w:rPr>
                <w:sz w:val="10"/>
              </w:rPr>
            </w:pPr>
          </w:p>
        </w:tc>
      </w:tr>
    </w:tbl>
    <w:p w14:paraId="3B45C500" w14:textId="32DE5010" w:rsidR="007D34E5" w:rsidRDefault="007D34E5" w:rsidP="007D34E5">
      <w:pPr>
        <w:pStyle w:val="Answer"/>
        <w:ind w:left="1077"/>
      </w:pPr>
    </w:p>
    <w:p w14:paraId="15B23162" w14:textId="701D3F96" w:rsidR="007D34E5" w:rsidRDefault="007D34E5" w:rsidP="007D34E5">
      <w:pPr>
        <w:pStyle w:val="Answer"/>
        <w:ind w:left="1077"/>
      </w:pPr>
    </w:p>
    <w:p w14:paraId="2D1D462B" w14:textId="5719B005" w:rsidR="007D34E5" w:rsidRDefault="007D34E5" w:rsidP="007D34E5">
      <w:pPr>
        <w:pStyle w:val="Answer"/>
        <w:ind w:left="1077"/>
      </w:pPr>
    </w:p>
    <w:p w14:paraId="0F8285D6" w14:textId="1D552A4D" w:rsidR="007D34E5" w:rsidRDefault="007D34E5" w:rsidP="007D34E5">
      <w:pPr>
        <w:pStyle w:val="Answer"/>
        <w:ind w:left="1077"/>
      </w:pPr>
    </w:p>
    <w:p w14:paraId="6744915B" w14:textId="4C89318A" w:rsidR="007D34E5" w:rsidRDefault="007D34E5" w:rsidP="007D34E5">
      <w:pPr>
        <w:pStyle w:val="Answer"/>
        <w:ind w:left="1077"/>
      </w:pPr>
    </w:p>
    <w:p w14:paraId="463E6109" w14:textId="77777777" w:rsidR="007D34E5" w:rsidRDefault="007D34E5" w:rsidP="007D34E5">
      <w:pPr>
        <w:pStyle w:val="Answer"/>
        <w:ind w:left="1077"/>
      </w:pPr>
    </w:p>
    <w:p w14:paraId="28A61145" w14:textId="0BDF8522" w:rsidR="00EF01A0" w:rsidRDefault="00443C22" w:rsidP="00FA044B">
      <w:pPr>
        <w:pStyle w:val="Answer"/>
      </w:pPr>
      <w:r>
        <w:lastRenderedPageBreak/>
        <w:t xml:space="preserve">3 </w:t>
      </w:r>
      <w:r w:rsidR="00EF01A0">
        <w:t>How can promoting equality and diversity help to address the skills shortage in the UK construction industry?</w:t>
      </w:r>
    </w:p>
    <w:p w14:paraId="7A4666E9" w14:textId="77777777" w:rsidR="003E7F51" w:rsidRDefault="003E7F51" w:rsidP="003E7F51">
      <w:pPr>
        <w:pStyle w:val="Answer"/>
        <w:ind w:left="1077"/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003E7F51" w14:paraId="2E91BB3C" w14:textId="77777777" w:rsidTr="0037024F">
        <w:trPr>
          <w:trHeight w:val="283"/>
        </w:trPr>
        <w:tc>
          <w:tcPr>
            <w:tcW w:w="9508" w:type="dxa"/>
          </w:tcPr>
          <w:p w14:paraId="79E70402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5C622DEB" w14:textId="77777777" w:rsidTr="0037024F">
        <w:trPr>
          <w:trHeight w:val="283"/>
        </w:trPr>
        <w:tc>
          <w:tcPr>
            <w:tcW w:w="9508" w:type="dxa"/>
          </w:tcPr>
          <w:p w14:paraId="27C8C60A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3A3EF32A" w14:textId="77777777" w:rsidTr="0037024F">
        <w:trPr>
          <w:trHeight w:val="283"/>
        </w:trPr>
        <w:tc>
          <w:tcPr>
            <w:tcW w:w="9508" w:type="dxa"/>
          </w:tcPr>
          <w:p w14:paraId="3D888ABB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46B376A8" w14:textId="77777777" w:rsidTr="0037024F">
        <w:trPr>
          <w:trHeight w:val="283"/>
        </w:trPr>
        <w:tc>
          <w:tcPr>
            <w:tcW w:w="9508" w:type="dxa"/>
          </w:tcPr>
          <w:p w14:paraId="1C0353D3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26B75E65" w14:textId="77777777" w:rsidTr="0037024F">
        <w:trPr>
          <w:trHeight w:val="283"/>
        </w:trPr>
        <w:tc>
          <w:tcPr>
            <w:tcW w:w="9508" w:type="dxa"/>
          </w:tcPr>
          <w:p w14:paraId="6DDBDCED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007AB677" w14:textId="77777777" w:rsidTr="0037024F">
        <w:trPr>
          <w:trHeight w:val="283"/>
        </w:trPr>
        <w:tc>
          <w:tcPr>
            <w:tcW w:w="9508" w:type="dxa"/>
          </w:tcPr>
          <w:p w14:paraId="63AD0A8D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423CE75F" w14:textId="77777777" w:rsidTr="0037024F">
        <w:trPr>
          <w:trHeight w:val="283"/>
        </w:trPr>
        <w:tc>
          <w:tcPr>
            <w:tcW w:w="9508" w:type="dxa"/>
          </w:tcPr>
          <w:p w14:paraId="7EB6B4A4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</w:tbl>
    <w:p w14:paraId="61E92F99" w14:textId="77777777" w:rsidR="007D34E5" w:rsidRDefault="007D34E5" w:rsidP="007D34E5">
      <w:pPr>
        <w:pStyle w:val="Answer"/>
        <w:ind w:left="1077"/>
      </w:pPr>
    </w:p>
    <w:p w14:paraId="1384CECF" w14:textId="6FDE2D1C" w:rsidR="00EF01A0" w:rsidRDefault="00443C22" w:rsidP="00FA044B">
      <w:pPr>
        <w:pStyle w:val="Answer"/>
      </w:pPr>
      <w:r>
        <w:t xml:space="preserve">4 </w:t>
      </w:r>
      <w:r w:rsidR="00A23374">
        <w:t xml:space="preserve">Describe </w:t>
      </w:r>
      <w:r>
        <w:t>three</w:t>
      </w:r>
      <w:r w:rsidR="00A23374">
        <w:t xml:space="preserve"> challenges faced by UK construction industry when promoting equality and diversity?</w:t>
      </w:r>
    </w:p>
    <w:p w14:paraId="35850D31" w14:textId="77777777" w:rsidR="003E7F51" w:rsidRDefault="003E7F51" w:rsidP="003E7F51">
      <w:pPr>
        <w:pStyle w:val="Answer"/>
        <w:ind w:left="1077"/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003E7F51" w14:paraId="60DD6943" w14:textId="77777777" w:rsidTr="0037024F">
        <w:trPr>
          <w:trHeight w:val="283"/>
        </w:trPr>
        <w:tc>
          <w:tcPr>
            <w:tcW w:w="9508" w:type="dxa"/>
          </w:tcPr>
          <w:p w14:paraId="4C57D6EF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34FA8B7A" w14:textId="77777777" w:rsidTr="0037024F">
        <w:trPr>
          <w:trHeight w:val="283"/>
        </w:trPr>
        <w:tc>
          <w:tcPr>
            <w:tcW w:w="9508" w:type="dxa"/>
          </w:tcPr>
          <w:p w14:paraId="291C1266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5979E270" w14:textId="77777777" w:rsidTr="0037024F">
        <w:trPr>
          <w:trHeight w:val="283"/>
        </w:trPr>
        <w:tc>
          <w:tcPr>
            <w:tcW w:w="9508" w:type="dxa"/>
          </w:tcPr>
          <w:p w14:paraId="0AC5988C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37746215" w14:textId="77777777" w:rsidTr="0037024F">
        <w:trPr>
          <w:trHeight w:val="283"/>
        </w:trPr>
        <w:tc>
          <w:tcPr>
            <w:tcW w:w="9508" w:type="dxa"/>
          </w:tcPr>
          <w:p w14:paraId="33F0C9A4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659A35B8" w14:textId="77777777" w:rsidTr="0037024F">
        <w:trPr>
          <w:trHeight w:val="283"/>
        </w:trPr>
        <w:tc>
          <w:tcPr>
            <w:tcW w:w="9508" w:type="dxa"/>
          </w:tcPr>
          <w:p w14:paraId="06E3A0BD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26575E9D" w14:textId="77777777" w:rsidTr="0037024F">
        <w:trPr>
          <w:trHeight w:val="283"/>
        </w:trPr>
        <w:tc>
          <w:tcPr>
            <w:tcW w:w="9508" w:type="dxa"/>
          </w:tcPr>
          <w:p w14:paraId="680BC37C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19148307" w14:textId="77777777" w:rsidTr="0037024F">
        <w:trPr>
          <w:trHeight w:val="283"/>
        </w:trPr>
        <w:tc>
          <w:tcPr>
            <w:tcW w:w="9508" w:type="dxa"/>
          </w:tcPr>
          <w:p w14:paraId="00D57C77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</w:tbl>
    <w:p w14:paraId="68FE847C" w14:textId="56A92186" w:rsidR="00EF01A0" w:rsidRDefault="00EF01A0" w:rsidP="00EF01A0">
      <w:pPr>
        <w:pStyle w:val="Answer"/>
      </w:pPr>
    </w:p>
    <w:p w14:paraId="072D661D" w14:textId="6D814CE6" w:rsidR="00EF01A0" w:rsidRDefault="00443C22" w:rsidP="00FA044B">
      <w:pPr>
        <w:pStyle w:val="Answer"/>
      </w:pPr>
      <w:r>
        <w:t xml:space="preserve">5 </w:t>
      </w:r>
      <w:r w:rsidR="00EF01A0">
        <w:t>How can individuals in the UK construction industry contribute to promoting equality and diversity?</w:t>
      </w:r>
    </w:p>
    <w:p w14:paraId="42F353F3" w14:textId="77777777" w:rsidR="003E7F51" w:rsidRDefault="003E7F51" w:rsidP="003E7F51">
      <w:pPr>
        <w:pStyle w:val="Answer"/>
        <w:ind w:left="1077"/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003E7F51" w14:paraId="6C4FD777" w14:textId="77777777" w:rsidTr="0037024F">
        <w:trPr>
          <w:trHeight w:val="283"/>
        </w:trPr>
        <w:tc>
          <w:tcPr>
            <w:tcW w:w="9508" w:type="dxa"/>
          </w:tcPr>
          <w:p w14:paraId="0BE85D4C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6DC42ACB" w14:textId="77777777" w:rsidTr="0037024F">
        <w:trPr>
          <w:trHeight w:val="283"/>
        </w:trPr>
        <w:tc>
          <w:tcPr>
            <w:tcW w:w="9508" w:type="dxa"/>
          </w:tcPr>
          <w:p w14:paraId="4E09EC89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4278C544" w14:textId="77777777" w:rsidTr="0037024F">
        <w:trPr>
          <w:trHeight w:val="283"/>
        </w:trPr>
        <w:tc>
          <w:tcPr>
            <w:tcW w:w="9508" w:type="dxa"/>
          </w:tcPr>
          <w:p w14:paraId="19AAA496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31FB23C8" w14:textId="77777777" w:rsidTr="0037024F">
        <w:trPr>
          <w:trHeight w:val="283"/>
        </w:trPr>
        <w:tc>
          <w:tcPr>
            <w:tcW w:w="9508" w:type="dxa"/>
          </w:tcPr>
          <w:p w14:paraId="2E349314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199A7668" w14:textId="77777777" w:rsidTr="0037024F">
        <w:trPr>
          <w:trHeight w:val="283"/>
        </w:trPr>
        <w:tc>
          <w:tcPr>
            <w:tcW w:w="9508" w:type="dxa"/>
          </w:tcPr>
          <w:p w14:paraId="0A988E5F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54A08042" w14:textId="77777777" w:rsidTr="0037024F">
        <w:trPr>
          <w:trHeight w:val="283"/>
        </w:trPr>
        <w:tc>
          <w:tcPr>
            <w:tcW w:w="9508" w:type="dxa"/>
          </w:tcPr>
          <w:p w14:paraId="55BD277B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  <w:tr w:rsidR="003E7F51" w14:paraId="46D5807F" w14:textId="77777777" w:rsidTr="0037024F">
        <w:trPr>
          <w:trHeight w:val="283"/>
        </w:trPr>
        <w:tc>
          <w:tcPr>
            <w:tcW w:w="9508" w:type="dxa"/>
          </w:tcPr>
          <w:p w14:paraId="2C65575E" w14:textId="77777777" w:rsidR="003E7F51" w:rsidRPr="003E7F51" w:rsidRDefault="003E7F51" w:rsidP="0037024F">
            <w:pPr>
              <w:pStyle w:val="Answer"/>
              <w:ind w:left="0"/>
              <w:rPr>
                <w:sz w:val="10"/>
              </w:rPr>
            </w:pPr>
          </w:p>
        </w:tc>
      </w:tr>
    </w:tbl>
    <w:p w14:paraId="46AF0E03" w14:textId="44B960D5" w:rsidR="00EF01A0" w:rsidRDefault="00EF01A0" w:rsidP="00EF01A0">
      <w:pPr>
        <w:pStyle w:val="Answer"/>
      </w:pPr>
    </w:p>
    <w:p w14:paraId="470BE11F" w14:textId="680B10C3" w:rsidR="00EF01A0" w:rsidRDefault="00EF01A0" w:rsidP="00FA044B">
      <w:r w:rsidRPr="00FA044B">
        <w:rPr>
          <w:b/>
        </w:rPr>
        <w:lastRenderedPageBreak/>
        <w:t>Tas</w:t>
      </w:r>
      <w:r w:rsidR="007D34E5" w:rsidRPr="00FA044B">
        <w:rPr>
          <w:b/>
        </w:rPr>
        <w:t>k</w:t>
      </w:r>
      <w:r w:rsidRPr="00FA044B">
        <w:rPr>
          <w:b/>
        </w:rPr>
        <w:t xml:space="preserve"> 2:</w:t>
      </w:r>
      <w:r>
        <w:t xml:space="preserve"> Fill in the gaps in the following sentences with the correct word(s) related to the protected characteristics under the Equalities Act and their relevance in the UK Construction Industry (UKCI)</w:t>
      </w:r>
      <w:r w:rsidR="0058233E">
        <w:t>.</w:t>
      </w:r>
    </w:p>
    <w:p w14:paraId="2DC83822" w14:textId="77777777" w:rsidR="00EF01A0" w:rsidRDefault="00EF01A0" w:rsidP="00EF01A0">
      <w:pPr>
        <w:pStyle w:val="Answer"/>
      </w:pPr>
    </w:p>
    <w:p w14:paraId="751E29F8" w14:textId="397572A6" w:rsidR="00EF01A0" w:rsidRDefault="003713CF" w:rsidP="00FA044B">
      <w:r>
        <w:t xml:space="preserve">1 </w:t>
      </w:r>
      <w:r w:rsidR="00EF01A0">
        <w:t>The UKCI recogni</w:t>
      </w:r>
      <w:r w:rsidR="00161D7A">
        <w:t>s</w:t>
      </w:r>
      <w:r w:rsidR="00EF01A0">
        <w:t>es that everyone has the right to work in an environment that is free from _______</w:t>
      </w:r>
      <w:r>
        <w:t>_________</w:t>
      </w:r>
      <w:r w:rsidR="00EF01A0">
        <w:t xml:space="preserve"> and </w:t>
      </w:r>
      <w:r>
        <w:t>________________</w:t>
      </w:r>
      <w:r w:rsidR="00EF01A0">
        <w:t>.</w:t>
      </w:r>
    </w:p>
    <w:p w14:paraId="213D0316" w14:textId="6519872A" w:rsidR="00EF01A0" w:rsidRDefault="00EF01A0" w:rsidP="00FA044B"/>
    <w:p w14:paraId="3CAC1D5D" w14:textId="77777777" w:rsidR="00EF01A0" w:rsidRDefault="00EF01A0" w:rsidP="00FA044B"/>
    <w:p w14:paraId="7353A8CD" w14:textId="40589E72" w:rsidR="007D34E5" w:rsidRDefault="008710B2" w:rsidP="00FA044B">
      <w:r>
        <w:t xml:space="preserve">2 </w:t>
      </w:r>
      <w:r w:rsidR="007D34E5">
        <w:t>The nine protected characteristics under the Equali</w:t>
      </w:r>
      <w:r w:rsidR="00C000E5">
        <w:t xml:space="preserve">ties Act include </w:t>
      </w:r>
      <w:r w:rsidR="00C000E5">
        <w:softHyphen/>
      </w:r>
      <w:r w:rsidR="00C000E5">
        <w:softHyphen/>
      </w:r>
      <w:r w:rsidR="00C000E5">
        <w:softHyphen/>
      </w:r>
      <w:r>
        <w:t>________________</w:t>
      </w:r>
      <w:r w:rsidR="00C000E5">
        <w:t xml:space="preserve">, </w:t>
      </w:r>
      <w:r>
        <w:t>________________</w:t>
      </w:r>
      <w:r w:rsidR="00C000E5">
        <w:t>,</w:t>
      </w:r>
      <w:r w:rsidR="007D34E5">
        <w:t xml:space="preserve"> gender reassignment, marriage and civil partnership, pregnancy and maternity, race, </w:t>
      </w:r>
      <w:r w:rsidR="007D34E5">
        <w:softHyphen/>
      </w:r>
      <w:r w:rsidR="007D34E5">
        <w:softHyphen/>
      </w:r>
      <w:r>
        <w:t>________________</w:t>
      </w:r>
      <w:r w:rsidR="007D34E5">
        <w:t xml:space="preserve"> or </w:t>
      </w:r>
      <w:r>
        <w:t>________________</w:t>
      </w:r>
      <w:r w:rsidR="007D34E5">
        <w:t xml:space="preserve">, sex and </w:t>
      </w:r>
      <w:r>
        <w:t>________________</w:t>
      </w:r>
      <w:r w:rsidR="00C000E5">
        <w:t xml:space="preserve"> </w:t>
      </w:r>
      <w:r>
        <w:t>________________</w:t>
      </w:r>
      <w:r w:rsidR="007D34E5">
        <w:t>.</w:t>
      </w:r>
    </w:p>
    <w:p w14:paraId="4B6C3E99" w14:textId="77777777" w:rsidR="00EF01A0" w:rsidRDefault="00EF01A0" w:rsidP="00FA044B"/>
    <w:p w14:paraId="12AA549E" w14:textId="3CE0B6CF" w:rsidR="00EF01A0" w:rsidRDefault="00A70ABB" w:rsidP="00FA044B">
      <w:r>
        <w:t xml:space="preserve">3 </w:t>
      </w:r>
      <w:r w:rsidR="00EF01A0">
        <w:t xml:space="preserve">The UKCI promotes </w:t>
      </w:r>
      <w:r>
        <w:t>________________</w:t>
      </w:r>
      <w:r w:rsidR="00EF01A0">
        <w:t xml:space="preserve"> and </w:t>
      </w:r>
      <w:r>
        <w:t xml:space="preserve">________________ </w:t>
      </w:r>
      <w:r w:rsidR="00EF01A0">
        <w:t>to ensure that individuals are treated fairly and without prejudice or discrimination.</w:t>
      </w:r>
    </w:p>
    <w:p w14:paraId="72AFC82C" w14:textId="77777777" w:rsidR="00EF01A0" w:rsidRDefault="00EF01A0" w:rsidP="00FA044B"/>
    <w:p w14:paraId="4904E027" w14:textId="77777777" w:rsidR="00A70ABB" w:rsidRDefault="00A70ABB" w:rsidP="00FA044B"/>
    <w:p w14:paraId="5C9F322C" w14:textId="137FCB76" w:rsidR="00EF01A0" w:rsidRDefault="00A70ABB" w:rsidP="00FA044B">
      <w:r>
        <w:t xml:space="preserve">4 </w:t>
      </w:r>
      <w:r w:rsidR="00EF01A0">
        <w:t xml:space="preserve">The UKCI acknowledges that individuals from diverse backgrounds bring </w:t>
      </w:r>
      <w:r>
        <w:t>________________</w:t>
      </w:r>
      <w:r w:rsidR="00EF01A0">
        <w:t xml:space="preserve"> </w:t>
      </w:r>
      <w:r>
        <w:t>________________</w:t>
      </w:r>
      <w:r w:rsidR="00BD016B">
        <w:t xml:space="preserve"> </w:t>
      </w:r>
      <w:r w:rsidR="00EF01A0">
        <w:t xml:space="preserve">and </w:t>
      </w:r>
      <w:r>
        <w:t>________________</w:t>
      </w:r>
      <w:r w:rsidR="00EF01A0">
        <w:t xml:space="preserve"> to the industry, which can positively impact innovation, productivity and overall success.</w:t>
      </w:r>
    </w:p>
    <w:p w14:paraId="6254BB4B" w14:textId="1F633B0A" w:rsidR="00EF01A0" w:rsidRDefault="00EF01A0" w:rsidP="00FA044B"/>
    <w:p w14:paraId="0043EDC2" w14:textId="77777777" w:rsidR="00A70ABB" w:rsidRDefault="00A70ABB" w:rsidP="00FA044B"/>
    <w:p w14:paraId="4E40669F" w14:textId="13E80A06" w:rsidR="00EF01A0" w:rsidRDefault="00A70ABB" w:rsidP="00FA044B">
      <w:r>
        <w:t xml:space="preserve">5 </w:t>
      </w:r>
      <w:r w:rsidR="00EF01A0">
        <w:t xml:space="preserve">It is important for the UKCI to ensure that all workers have equal access to opportunities for training, career progression and other benefits, regardless of their </w:t>
      </w:r>
      <w:r>
        <w:t>________________</w:t>
      </w:r>
      <w:r w:rsidR="00BD016B">
        <w:t xml:space="preserve"> </w:t>
      </w:r>
      <w:r>
        <w:t>________________</w:t>
      </w:r>
      <w:r w:rsidR="00EF01A0">
        <w:t>.</w:t>
      </w:r>
    </w:p>
    <w:p w14:paraId="7DDAC1EF" w14:textId="77777777" w:rsidR="00EF01A0" w:rsidRDefault="00EF01A0" w:rsidP="00FA044B"/>
    <w:p w14:paraId="4C4EF00D" w14:textId="5CE81079" w:rsidR="00EF01A0" w:rsidRDefault="00A70ABB" w:rsidP="00FA044B">
      <w:r>
        <w:t xml:space="preserve">6 </w:t>
      </w:r>
      <w:r w:rsidR="00EF01A0">
        <w:t xml:space="preserve">The UKCI requires all employers to comply with the Equalities </w:t>
      </w:r>
      <w:proofErr w:type="gramStart"/>
      <w:r w:rsidR="00EF01A0">
        <w:t>Act</w:t>
      </w:r>
      <w:r w:rsidR="00A1552A">
        <w:t>,</w:t>
      </w:r>
      <w:r w:rsidR="00EF01A0">
        <w:t xml:space="preserve"> and</w:t>
      </w:r>
      <w:proofErr w:type="gramEnd"/>
      <w:r w:rsidR="00EF01A0">
        <w:t xml:space="preserve"> actively promote </w:t>
      </w:r>
      <w:r>
        <w:t>________________</w:t>
      </w:r>
      <w:r w:rsidR="00EF01A0">
        <w:t xml:space="preserve"> and </w:t>
      </w:r>
      <w:r>
        <w:t>________________</w:t>
      </w:r>
      <w:r w:rsidR="00EF01A0">
        <w:t xml:space="preserve"> in the workplace.</w:t>
      </w:r>
    </w:p>
    <w:p w14:paraId="0B5BF0E0" w14:textId="3CDCADDF" w:rsidR="00EF01A0" w:rsidRDefault="00EF01A0" w:rsidP="00FA044B"/>
    <w:p w14:paraId="61348628" w14:textId="77777777" w:rsidR="00EF01A0" w:rsidRDefault="00EF01A0" w:rsidP="00EF01A0">
      <w:pPr>
        <w:pStyle w:val="Answer"/>
      </w:pPr>
    </w:p>
    <w:p w14:paraId="370BA2FE" w14:textId="77777777" w:rsidR="00EF01A0" w:rsidRDefault="00EF01A0" w:rsidP="00EF01A0">
      <w:pPr>
        <w:pStyle w:val="Answer"/>
      </w:pPr>
    </w:p>
    <w:p w14:paraId="5478CAC8" w14:textId="77777777" w:rsidR="00EF01A0" w:rsidRDefault="00EF01A0" w:rsidP="00EF01A0">
      <w:pPr>
        <w:pStyle w:val="Answer"/>
      </w:pPr>
    </w:p>
    <w:p w14:paraId="16C499C2" w14:textId="77777777" w:rsidR="00EF01A0" w:rsidRDefault="00EF01A0" w:rsidP="00EF01A0">
      <w:pPr>
        <w:pStyle w:val="Answer"/>
      </w:pPr>
    </w:p>
    <w:sectPr w:rsidR="00EF01A0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600EE" w14:textId="77777777" w:rsidR="00327632" w:rsidRDefault="00327632">
      <w:pPr>
        <w:spacing w:before="0" w:after="0"/>
      </w:pPr>
      <w:r>
        <w:separator/>
      </w:r>
    </w:p>
  </w:endnote>
  <w:endnote w:type="continuationSeparator" w:id="0">
    <w:p w14:paraId="6CA03F08" w14:textId="77777777" w:rsidR="00327632" w:rsidRDefault="0032763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EC636" w14:textId="77777777" w:rsidR="00330463" w:rsidRDefault="003304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67B3D961" w:rsidR="00110217" w:rsidRPr="00F03E33" w:rsidRDefault="007169E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ins w:id="0" w:author="Charlie Evans" w:date="2026-01-26T09:28:00Z" w16du:dateUtc="2026-01-26T09:28:00Z">
      <w:r w:rsidRPr="004B6E5D">
        <w:rPr>
          <w:rFonts w:cs="Arial"/>
        </w:rPr>
        <w:t xml:space="preserve">© </w:t>
      </w:r>
      <w:r>
        <w:rPr>
          <w:rFonts w:cs="Arial"/>
        </w:rPr>
        <w:t xml:space="preserve">City &amp; Guilds Limited. </w:t>
      </w:r>
      <w:r w:rsidRPr="004B6E5D">
        <w:rPr>
          <w:rFonts w:cs="Arial"/>
        </w:rPr>
        <w:t>All rights reserved.</w:t>
      </w:r>
    </w:ins>
    <w:del w:id="1" w:author="Charlie Evans" w:date="2026-01-26T09:28:00Z" w16du:dateUtc="2026-01-26T09:28:00Z">
      <w:r w:rsidR="00330463" w:rsidRPr="004B6E5D" w:rsidDel="007169E8">
        <w:rPr>
          <w:rFonts w:cs="Arial"/>
        </w:rPr>
        <w:delText xml:space="preserve">© </w:delText>
      </w:r>
      <w:r w:rsidR="00330463" w:rsidDel="007169E8">
        <w:rPr>
          <w:rFonts w:cs="Arial"/>
        </w:rPr>
        <w:delText>2023 City and Guilds of London Institute</w:delText>
      </w:r>
      <w:r w:rsidR="00330463" w:rsidRPr="004B6E5D" w:rsidDel="007169E8">
        <w:rPr>
          <w:rFonts w:cs="Arial"/>
        </w:rPr>
        <w:delText>. All rights reserved.</w:delText>
      </w:r>
    </w:del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A70ABB">
      <w:rPr>
        <w:noProof/>
      </w:rPr>
      <w:t>3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A70ABB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7D520" w14:textId="77777777" w:rsidR="00330463" w:rsidRDefault="003304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C14E0" w14:textId="77777777" w:rsidR="00327632" w:rsidRDefault="00327632">
      <w:pPr>
        <w:spacing w:before="0" w:after="0"/>
      </w:pPr>
      <w:r>
        <w:separator/>
      </w:r>
    </w:p>
  </w:footnote>
  <w:footnote w:type="continuationSeparator" w:id="0">
    <w:p w14:paraId="778EB64F" w14:textId="77777777" w:rsidR="00327632" w:rsidRDefault="0032763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4FB73" w14:textId="77777777" w:rsidR="00330463" w:rsidRDefault="003304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A74824">
      <w:rPr>
        <w:b/>
        <w:bCs/>
        <w:sz w:val="28"/>
        <w:szCs w:val="28"/>
      </w:rPr>
      <w:t>(Level 2)</w:t>
    </w:r>
  </w:p>
  <w:p w14:paraId="6D5BF42A" w14:textId="48C973B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D247AC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EF01A0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931EDB">
      <w:rPr>
        <w:color w:val="0077E3"/>
        <w:sz w:val="24"/>
        <w:szCs w:val="28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A4AD" w14:textId="77777777" w:rsidR="00330463" w:rsidRDefault="003304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12486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79AA06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3E7720"/>
    <w:multiLevelType w:val="hybridMultilevel"/>
    <w:tmpl w:val="D35ADD62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9223B"/>
    <w:multiLevelType w:val="hybridMultilevel"/>
    <w:tmpl w:val="779E808C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837251"/>
    <w:multiLevelType w:val="hybridMultilevel"/>
    <w:tmpl w:val="AEFEDB22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545388">
    <w:abstractNumId w:val="6"/>
  </w:num>
  <w:num w:numId="2" w16cid:durableId="350449297">
    <w:abstractNumId w:val="18"/>
  </w:num>
  <w:num w:numId="3" w16cid:durableId="45682851">
    <w:abstractNumId w:val="25"/>
  </w:num>
  <w:num w:numId="4" w16cid:durableId="1512332721">
    <w:abstractNumId w:val="20"/>
  </w:num>
  <w:num w:numId="5" w16cid:durableId="851189751">
    <w:abstractNumId w:val="9"/>
  </w:num>
  <w:num w:numId="6" w16cid:durableId="812916724">
    <w:abstractNumId w:val="19"/>
  </w:num>
  <w:num w:numId="7" w16cid:durableId="418719942">
    <w:abstractNumId w:val="9"/>
  </w:num>
  <w:num w:numId="8" w16cid:durableId="123239499">
    <w:abstractNumId w:val="3"/>
  </w:num>
  <w:num w:numId="9" w16cid:durableId="1678582849">
    <w:abstractNumId w:val="9"/>
    <w:lvlOverride w:ilvl="0">
      <w:startOverride w:val="1"/>
    </w:lvlOverride>
  </w:num>
  <w:num w:numId="10" w16cid:durableId="834957893">
    <w:abstractNumId w:val="21"/>
  </w:num>
  <w:num w:numId="11" w16cid:durableId="885919799">
    <w:abstractNumId w:val="16"/>
  </w:num>
  <w:num w:numId="12" w16cid:durableId="1950963677">
    <w:abstractNumId w:val="7"/>
  </w:num>
  <w:num w:numId="13" w16cid:durableId="1100491566">
    <w:abstractNumId w:val="15"/>
  </w:num>
  <w:num w:numId="14" w16cid:durableId="1141312989">
    <w:abstractNumId w:val="22"/>
  </w:num>
  <w:num w:numId="15" w16cid:durableId="1275404748">
    <w:abstractNumId w:val="13"/>
  </w:num>
  <w:num w:numId="16" w16cid:durableId="675884561">
    <w:abstractNumId w:val="8"/>
  </w:num>
  <w:num w:numId="17" w16cid:durableId="1571383325">
    <w:abstractNumId w:val="27"/>
  </w:num>
  <w:num w:numId="18" w16cid:durableId="939483693">
    <w:abstractNumId w:val="28"/>
  </w:num>
  <w:num w:numId="19" w16cid:durableId="490944322">
    <w:abstractNumId w:val="5"/>
  </w:num>
  <w:num w:numId="20" w16cid:durableId="1958098913">
    <w:abstractNumId w:val="4"/>
  </w:num>
  <w:num w:numId="21" w16cid:durableId="49311472">
    <w:abstractNumId w:val="11"/>
  </w:num>
  <w:num w:numId="22" w16cid:durableId="2057117073">
    <w:abstractNumId w:val="11"/>
    <w:lvlOverride w:ilvl="0">
      <w:startOverride w:val="1"/>
    </w:lvlOverride>
  </w:num>
  <w:num w:numId="23" w16cid:durableId="1134984150">
    <w:abstractNumId w:val="26"/>
  </w:num>
  <w:num w:numId="24" w16cid:durableId="1014381152">
    <w:abstractNumId w:val="11"/>
    <w:lvlOverride w:ilvl="0">
      <w:startOverride w:val="1"/>
    </w:lvlOverride>
  </w:num>
  <w:num w:numId="25" w16cid:durableId="1692100977">
    <w:abstractNumId w:val="11"/>
    <w:lvlOverride w:ilvl="0">
      <w:startOverride w:val="1"/>
    </w:lvlOverride>
  </w:num>
  <w:num w:numId="26" w16cid:durableId="400326076">
    <w:abstractNumId w:val="12"/>
  </w:num>
  <w:num w:numId="27" w16cid:durableId="1871064001">
    <w:abstractNumId w:val="23"/>
  </w:num>
  <w:num w:numId="28" w16cid:durableId="1098063702">
    <w:abstractNumId w:val="11"/>
    <w:lvlOverride w:ilvl="0">
      <w:startOverride w:val="1"/>
    </w:lvlOverride>
  </w:num>
  <w:num w:numId="29" w16cid:durableId="366223761">
    <w:abstractNumId w:val="24"/>
  </w:num>
  <w:num w:numId="30" w16cid:durableId="816603360">
    <w:abstractNumId w:val="11"/>
  </w:num>
  <w:num w:numId="31" w16cid:durableId="752433708">
    <w:abstractNumId w:val="11"/>
    <w:lvlOverride w:ilvl="0">
      <w:startOverride w:val="1"/>
    </w:lvlOverride>
  </w:num>
  <w:num w:numId="32" w16cid:durableId="723679619">
    <w:abstractNumId w:val="11"/>
    <w:lvlOverride w:ilvl="0">
      <w:startOverride w:val="1"/>
    </w:lvlOverride>
  </w:num>
  <w:num w:numId="33" w16cid:durableId="1929339139">
    <w:abstractNumId w:val="1"/>
  </w:num>
  <w:num w:numId="34" w16cid:durableId="1722707988">
    <w:abstractNumId w:val="14"/>
  </w:num>
  <w:num w:numId="35" w16cid:durableId="1679194076">
    <w:abstractNumId w:val="10"/>
  </w:num>
  <w:num w:numId="36" w16cid:durableId="1310668647">
    <w:abstractNumId w:val="2"/>
  </w:num>
  <w:num w:numId="37" w16cid:durableId="2094037075">
    <w:abstractNumId w:val="17"/>
  </w:num>
  <w:num w:numId="38" w16cid:durableId="114218920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harlie Evans">
    <w15:presenceInfo w15:providerId="AD" w15:userId="S::charlie.evans@cityandguilds.com::9964b21c-b77c-4334-8083-162c4eec65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revisionView w:markup="0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33BD"/>
    <w:rsid w:val="0005265D"/>
    <w:rsid w:val="00082C62"/>
    <w:rsid w:val="000B231F"/>
    <w:rsid w:val="000C6CCF"/>
    <w:rsid w:val="000E194B"/>
    <w:rsid w:val="00110217"/>
    <w:rsid w:val="00152AC3"/>
    <w:rsid w:val="00156AF3"/>
    <w:rsid w:val="00161D7A"/>
    <w:rsid w:val="0019491D"/>
    <w:rsid w:val="001F74AD"/>
    <w:rsid w:val="0020223C"/>
    <w:rsid w:val="00220DC5"/>
    <w:rsid w:val="00262B3F"/>
    <w:rsid w:val="002D07A8"/>
    <w:rsid w:val="00327632"/>
    <w:rsid w:val="00330463"/>
    <w:rsid w:val="003405EA"/>
    <w:rsid w:val="003713CF"/>
    <w:rsid w:val="003E7F51"/>
    <w:rsid w:val="00404B31"/>
    <w:rsid w:val="00443C22"/>
    <w:rsid w:val="00465C93"/>
    <w:rsid w:val="00474F67"/>
    <w:rsid w:val="0048500D"/>
    <w:rsid w:val="00497207"/>
    <w:rsid w:val="00504E7D"/>
    <w:rsid w:val="00511151"/>
    <w:rsid w:val="00524E1B"/>
    <w:rsid w:val="005676E5"/>
    <w:rsid w:val="0058233E"/>
    <w:rsid w:val="00594062"/>
    <w:rsid w:val="006049D5"/>
    <w:rsid w:val="006135C0"/>
    <w:rsid w:val="006642FD"/>
    <w:rsid w:val="006807B0"/>
    <w:rsid w:val="006819B5"/>
    <w:rsid w:val="00691652"/>
    <w:rsid w:val="00691B95"/>
    <w:rsid w:val="006B798A"/>
    <w:rsid w:val="006D3AA3"/>
    <w:rsid w:val="006D4994"/>
    <w:rsid w:val="006E1028"/>
    <w:rsid w:val="006E19C2"/>
    <w:rsid w:val="006F7BAF"/>
    <w:rsid w:val="007169E8"/>
    <w:rsid w:val="007216F0"/>
    <w:rsid w:val="0078497E"/>
    <w:rsid w:val="00797FA7"/>
    <w:rsid w:val="007D277E"/>
    <w:rsid w:val="007D34E5"/>
    <w:rsid w:val="00837242"/>
    <w:rsid w:val="008710B2"/>
    <w:rsid w:val="008C1F1C"/>
    <w:rsid w:val="008D47A6"/>
    <w:rsid w:val="00931EDB"/>
    <w:rsid w:val="009975A0"/>
    <w:rsid w:val="009C5C6E"/>
    <w:rsid w:val="009D176C"/>
    <w:rsid w:val="00A1552A"/>
    <w:rsid w:val="00A23374"/>
    <w:rsid w:val="00A2454C"/>
    <w:rsid w:val="00A43E28"/>
    <w:rsid w:val="00A5731E"/>
    <w:rsid w:val="00A70ABB"/>
    <w:rsid w:val="00A74824"/>
    <w:rsid w:val="00A76442"/>
    <w:rsid w:val="00AE245C"/>
    <w:rsid w:val="00B054EC"/>
    <w:rsid w:val="00BD016B"/>
    <w:rsid w:val="00BE2C21"/>
    <w:rsid w:val="00C000E5"/>
    <w:rsid w:val="00C01D20"/>
    <w:rsid w:val="00C04EA8"/>
    <w:rsid w:val="00C202BF"/>
    <w:rsid w:val="00C858D7"/>
    <w:rsid w:val="00D073BC"/>
    <w:rsid w:val="00D56B82"/>
    <w:rsid w:val="00DA2485"/>
    <w:rsid w:val="00DE29A8"/>
    <w:rsid w:val="00E54846"/>
    <w:rsid w:val="00E55479"/>
    <w:rsid w:val="00E71555"/>
    <w:rsid w:val="00E84E1D"/>
    <w:rsid w:val="00EE0766"/>
    <w:rsid w:val="00EF01A0"/>
    <w:rsid w:val="00F03E33"/>
    <w:rsid w:val="00F15749"/>
    <w:rsid w:val="00F42A36"/>
    <w:rsid w:val="00FA044B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8E87F905-4B0C-4EB5-8EB8-C2889155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E7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691652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220DC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20D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20DC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20D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20DC5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0338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75331040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8667373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851165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413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1163024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639921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13813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57576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514806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2603248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cb533529-674f-4ed7-8da2-996f589ea94b}" enabled="0" method="" siteId="{cb533529-674f-4ed7-8da2-996f589ea9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304</Words>
  <Characters>1876</Characters>
  <Application>Microsoft Office Word</Application>
  <DocSecurity>0</DocSecurity>
  <Lines>104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Charlie Evans</cp:lastModifiedBy>
  <cp:revision>2</cp:revision>
  <cp:lastPrinted>2013-05-15T12:05:00Z</cp:lastPrinted>
  <dcterms:created xsi:type="dcterms:W3CDTF">2026-01-26T09:29:00Z</dcterms:created>
  <dcterms:modified xsi:type="dcterms:W3CDTF">2026-01-26T09:29:00Z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